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p>
    <w:p>
      <w:pPr>
        <w:jc w:val="center"/>
        <w:rPr>
          <w:rFonts w:hint="eastAsia"/>
        </w:rPr>
      </w:pPr>
      <w:r>
        <w:rPr>
          <w:b/>
          <w:sz w:val="32"/>
        </w:rPr>
        <w:drawing>
          <wp:inline distT="0" distB="0" distL="114300" distR="114300">
            <wp:extent cx="2574925" cy="760730"/>
            <wp:effectExtent l="0" t="0" r="5080" b="571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10"/>
                    <a:stretch>
                      <a:fillRect/>
                    </a:stretch>
                  </pic:blipFill>
                  <pic:spPr>
                    <a:xfrm>
                      <a:off x="0" y="0"/>
                      <a:ext cx="2574925" cy="760730"/>
                    </a:xfrm>
                    <a:prstGeom prst="rect">
                      <a:avLst/>
                    </a:prstGeom>
                    <a:noFill/>
                    <a:ln>
                      <a:noFill/>
                    </a:ln>
                  </pic:spPr>
                </pic:pic>
              </a:graphicData>
            </a:graphic>
          </wp:inline>
        </w:drawing>
      </w:r>
    </w:p>
    <w:p>
      <w:pPr>
        <w:rPr>
          <w:rFonts w:hint="eastAsia"/>
          <w:b/>
          <w:bCs/>
          <w:sz w:val="72"/>
          <w:szCs w:val="72"/>
        </w:rPr>
      </w:pPr>
    </w:p>
    <w:p>
      <w:pPr>
        <w:jc w:val="center"/>
        <w:rPr>
          <w:rFonts w:hint="eastAsia" w:ascii="仿宋_GB2312" w:hAnsi="华文中宋" w:eastAsia="仿宋_GB2312"/>
          <w:b/>
          <w:sz w:val="44"/>
          <w:szCs w:val="44"/>
        </w:rPr>
      </w:pPr>
    </w:p>
    <w:p>
      <w:pPr>
        <w:jc w:val="center"/>
        <w:rPr>
          <w:rFonts w:hint="eastAsia" w:ascii="仿宋_GB2312" w:hAnsi="华文中宋" w:eastAsia="仿宋_GB2312"/>
          <w:b/>
          <w:sz w:val="44"/>
          <w:szCs w:val="44"/>
        </w:rPr>
      </w:pPr>
      <w:r>
        <w:rPr>
          <w:rFonts w:hint="eastAsia" w:ascii="仿宋_GB2312" w:hAnsi="华文中宋" w:eastAsia="仿宋_GB2312"/>
          <w:b/>
          <w:sz w:val="44"/>
          <w:szCs w:val="44"/>
          <w:lang w:eastAsia="zh-CN"/>
        </w:rPr>
        <w:t>成人</w:t>
      </w:r>
      <w:r>
        <w:rPr>
          <w:rFonts w:hint="eastAsia" w:ascii="仿宋_GB2312" w:hAnsi="华文中宋" w:eastAsia="仿宋_GB2312"/>
          <w:b/>
          <w:sz w:val="44"/>
          <w:szCs w:val="44"/>
        </w:rPr>
        <w:t>本科</w:t>
      </w:r>
      <w:r>
        <w:rPr>
          <w:rFonts w:hint="eastAsia" w:ascii="仿宋_GB2312" w:hAnsi="华文中宋" w:eastAsia="仿宋_GB2312"/>
          <w:b/>
          <w:sz w:val="44"/>
          <w:szCs w:val="44"/>
          <w:lang w:val="en-US" w:eastAsia="zh-CN"/>
        </w:rPr>
        <w:t>毕业</w:t>
      </w:r>
      <w:r>
        <w:rPr>
          <w:rFonts w:hint="eastAsia" w:ascii="仿宋_GB2312" w:hAnsi="华文中宋" w:eastAsia="仿宋_GB2312"/>
          <w:b/>
          <w:sz w:val="44"/>
          <w:szCs w:val="44"/>
        </w:rPr>
        <w:t>论文开题报告</w:t>
      </w:r>
    </w:p>
    <w:p>
      <w:pPr>
        <w:rPr>
          <w:rFonts w:ascii="华文中宋" w:hAnsi="华文中宋" w:eastAsia="华文中宋"/>
          <w:b/>
          <w:sz w:val="32"/>
          <w:szCs w:val="32"/>
        </w:rPr>
      </w:pPr>
    </w:p>
    <w:p>
      <w:pPr>
        <w:rPr>
          <w:rFonts w:hint="eastAsia" w:ascii="华文中宋" w:hAnsi="华文中宋" w:eastAsia="华文中宋"/>
          <w:b/>
          <w:sz w:val="32"/>
          <w:szCs w:val="32"/>
        </w:rPr>
      </w:pPr>
    </w:p>
    <w:p>
      <w:pPr>
        <w:rPr>
          <w:rFonts w:hint="eastAsia" w:ascii="华文中宋" w:hAnsi="华文中宋" w:eastAsia="华文中宋"/>
          <w:b/>
          <w:sz w:val="32"/>
          <w:szCs w:val="32"/>
        </w:rPr>
      </w:pPr>
    </w:p>
    <w:p>
      <w:pPr>
        <w:spacing w:line="900" w:lineRule="exact"/>
        <w:ind w:left="1680" w:firstLine="420"/>
        <w:rPr>
          <w:rFonts w:ascii="宋体" w:hAnsi="宋体"/>
          <w:spacing w:val="93"/>
          <w:kern w:val="0"/>
          <w:sz w:val="28"/>
          <w:szCs w:val="28"/>
        </w:rPr>
      </w:pPr>
      <w:r>
        <w:rPr>
          <w:rFonts w:hint="eastAsia" w:ascii="宋体" w:hAnsi="宋体"/>
          <w:spacing w:val="93"/>
          <w:kern w:val="0"/>
          <w:sz w:val="28"/>
          <w:szCs w:val="28"/>
        </w:rPr>
        <w:t xml:space="preserve">学 </w:t>
      </w:r>
      <w:r>
        <w:rPr>
          <w:rFonts w:ascii="宋体" w:hAnsi="宋体"/>
          <w:spacing w:val="93"/>
          <w:kern w:val="0"/>
          <w:sz w:val="28"/>
          <w:szCs w:val="28"/>
        </w:rPr>
        <w:t xml:space="preserve">  </w:t>
      </w:r>
      <w:r>
        <w:rPr>
          <w:rFonts w:hint="eastAsia" w:ascii="宋体" w:hAnsi="宋体"/>
          <w:spacing w:val="93"/>
          <w:kern w:val="0"/>
          <w:sz w:val="28"/>
          <w:szCs w:val="28"/>
        </w:rPr>
        <w:t>院</w:t>
      </w:r>
      <w:r>
        <w:rPr>
          <w:rFonts w:hint="eastAsia" w:ascii="宋体" w:hAnsi="宋体"/>
          <w:kern w:val="0"/>
          <w:sz w:val="28"/>
          <w:szCs w:val="28"/>
          <w:u w:val="single"/>
        </w:rPr>
        <w:t xml:space="preserve">                           </w:t>
      </w:r>
    </w:p>
    <w:p>
      <w:pPr>
        <w:spacing w:line="900" w:lineRule="exact"/>
        <w:ind w:left="1680" w:firstLine="420"/>
        <w:rPr>
          <w:rFonts w:hint="eastAsia" w:ascii="宋体" w:hAnsi="宋体"/>
          <w:sz w:val="28"/>
          <w:szCs w:val="28"/>
          <w:u w:val="single"/>
        </w:rPr>
      </w:pPr>
      <w:r>
        <w:rPr>
          <w:rFonts w:hint="eastAsia" w:ascii="宋体" w:hAnsi="宋体"/>
          <w:spacing w:val="93"/>
          <w:kern w:val="0"/>
          <w:sz w:val="28"/>
          <w:szCs w:val="28"/>
        </w:rPr>
        <w:t xml:space="preserve">专 </w:t>
      </w:r>
      <w:r>
        <w:rPr>
          <w:rFonts w:ascii="宋体" w:hAnsi="宋体"/>
          <w:spacing w:val="93"/>
          <w:kern w:val="0"/>
          <w:sz w:val="28"/>
          <w:szCs w:val="28"/>
        </w:rPr>
        <w:t xml:space="preserve">  </w:t>
      </w:r>
      <w:r>
        <w:rPr>
          <w:rFonts w:hint="eastAsia" w:ascii="宋体" w:hAnsi="宋体"/>
          <w:spacing w:val="93"/>
          <w:kern w:val="0"/>
          <w:sz w:val="28"/>
          <w:szCs w:val="28"/>
        </w:rPr>
        <w:t>业</w:t>
      </w:r>
      <w:r>
        <w:rPr>
          <w:rFonts w:hint="eastAsia" w:ascii="宋体" w:hAnsi="宋体"/>
          <w:kern w:val="0"/>
          <w:sz w:val="28"/>
          <w:szCs w:val="28"/>
          <w:u w:val="single"/>
        </w:rPr>
        <w:t xml:space="preserve">                            </w:t>
      </w:r>
    </w:p>
    <w:p>
      <w:pPr>
        <w:spacing w:line="900" w:lineRule="exact"/>
        <w:ind w:left="1680" w:firstLine="420"/>
        <w:rPr>
          <w:rFonts w:hint="eastAsia" w:ascii="宋体" w:hAnsi="宋体"/>
          <w:sz w:val="28"/>
          <w:szCs w:val="28"/>
          <w:u w:val="single"/>
        </w:rPr>
      </w:pPr>
      <w:r>
        <w:rPr>
          <w:rFonts w:hint="eastAsia" w:ascii="宋体" w:hAnsi="宋体"/>
          <w:spacing w:val="45"/>
          <w:kern w:val="0"/>
          <w:sz w:val="28"/>
          <w:szCs w:val="28"/>
        </w:rPr>
        <w:t xml:space="preserve">年    </w:t>
      </w:r>
      <w:r>
        <w:rPr>
          <w:rFonts w:hint="eastAsia" w:ascii="宋体" w:hAnsi="宋体"/>
          <w:spacing w:val="60"/>
          <w:kern w:val="0"/>
          <w:sz w:val="28"/>
          <w:szCs w:val="28"/>
        </w:rPr>
        <w:t>级</w:t>
      </w:r>
      <w:r>
        <w:rPr>
          <w:rFonts w:hint="eastAsia" w:ascii="宋体" w:hAnsi="宋体"/>
          <w:kern w:val="0"/>
          <w:sz w:val="28"/>
          <w:szCs w:val="28"/>
          <w:u w:val="single"/>
        </w:rPr>
        <w:t xml:space="preserve">                            </w:t>
      </w:r>
    </w:p>
    <w:p>
      <w:pPr>
        <w:spacing w:line="900" w:lineRule="exact"/>
        <w:ind w:left="1680" w:firstLine="420"/>
        <w:rPr>
          <w:rFonts w:hint="eastAsia" w:ascii="宋体" w:hAnsi="宋体"/>
          <w:sz w:val="28"/>
          <w:szCs w:val="28"/>
          <w:u w:val="single"/>
        </w:rPr>
      </w:pPr>
      <w:r>
        <w:rPr>
          <w:rFonts w:hint="eastAsia" w:ascii="宋体" w:hAnsi="宋体"/>
          <w:spacing w:val="93"/>
          <w:kern w:val="0"/>
          <w:sz w:val="28"/>
          <w:szCs w:val="28"/>
        </w:rPr>
        <w:t>学生姓</w:t>
      </w:r>
      <w:r>
        <w:rPr>
          <w:rFonts w:hint="eastAsia" w:ascii="宋体" w:hAnsi="宋体"/>
          <w:spacing w:val="1"/>
          <w:kern w:val="0"/>
          <w:sz w:val="28"/>
          <w:szCs w:val="28"/>
        </w:rPr>
        <w:t>名</w:t>
      </w:r>
      <w:r>
        <w:rPr>
          <w:rFonts w:hint="eastAsia" w:ascii="宋体" w:hAnsi="宋体"/>
          <w:kern w:val="0"/>
          <w:sz w:val="28"/>
          <w:szCs w:val="28"/>
          <w:u w:val="single"/>
        </w:rPr>
        <w:t xml:space="preserve">                            </w:t>
      </w:r>
    </w:p>
    <w:p>
      <w:pPr>
        <w:spacing w:line="900" w:lineRule="exact"/>
        <w:ind w:left="1680" w:firstLine="420"/>
        <w:rPr>
          <w:rFonts w:hint="eastAsia" w:ascii="宋体" w:hAnsi="宋体"/>
          <w:sz w:val="28"/>
          <w:szCs w:val="28"/>
        </w:rPr>
      </w:pPr>
      <w:r>
        <w:rPr>
          <w:rFonts w:hint="eastAsia" w:ascii="宋体" w:hAnsi="宋体"/>
          <w:spacing w:val="45"/>
          <w:kern w:val="0"/>
          <w:sz w:val="28"/>
          <w:szCs w:val="28"/>
        </w:rPr>
        <w:t>学</w:t>
      </w:r>
      <w:r>
        <w:rPr>
          <w:rFonts w:hint="eastAsia" w:ascii="宋体" w:hAnsi="宋体"/>
          <w:spacing w:val="60"/>
          <w:kern w:val="0"/>
          <w:sz w:val="28"/>
          <w:szCs w:val="28"/>
        </w:rPr>
        <w:t>号</w:t>
      </w:r>
      <w:r>
        <w:rPr>
          <w:rFonts w:hint="eastAsia" w:ascii="宋体" w:hAnsi="宋体"/>
          <w:sz w:val="24"/>
          <w:lang w:eastAsia="zh-CN"/>
        </w:rPr>
        <w:t>（</w:t>
      </w:r>
      <w:r>
        <w:rPr>
          <w:rFonts w:hint="eastAsia" w:ascii="宋体" w:hAnsi="宋体"/>
          <w:sz w:val="24"/>
          <w:lang w:val="en-US" w:eastAsia="zh-CN"/>
        </w:rPr>
        <w:t>准考证号</w:t>
      </w:r>
      <w:r>
        <w:rPr>
          <w:rFonts w:hint="eastAsia" w:ascii="宋体" w:hAnsi="宋体"/>
          <w:sz w:val="24"/>
          <w:lang w:eastAsia="zh-CN"/>
        </w:rPr>
        <w:t>）</w:t>
      </w:r>
      <w:r>
        <w:rPr>
          <w:rFonts w:hint="eastAsia" w:ascii="宋体" w:hAnsi="宋体"/>
          <w:kern w:val="0"/>
          <w:sz w:val="28"/>
          <w:szCs w:val="28"/>
          <w:u w:val="single"/>
        </w:rPr>
        <w:t xml:space="preserve">                            </w:t>
      </w:r>
    </w:p>
    <w:p>
      <w:pPr>
        <w:spacing w:line="900" w:lineRule="exact"/>
        <w:ind w:left="1680" w:firstLine="420"/>
        <w:rPr>
          <w:rFonts w:hint="eastAsia" w:ascii="宋体" w:hAnsi="宋体"/>
          <w:sz w:val="28"/>
          <w:szCs w:val="28"/>
          <w:u w:val="single"/>
        </w:rPr>
      </w:pPr>
      <w:r>
        <w:rPr>
          <w:rFonts w:hint="eastAsia" w:ascii="宋体" w:hAnsi="宋体"/>
          <w:sz w:val="28"/>
          <w:szCs w:val="32"/>
        </w:rPr>
        <w:t>指导教师姓名</w:t>
      </w:r>
      <w:r>
        <w:rPr>
          <w:rFonts w:hint="eastAsia" w:ascii="宋体" w:hAnsi="宋体"/>
          <w:sz w:val="28"/>
          <w:szCs w:val="32"/>
          <w:u w:val="single"/>
        </w:rPr>
        <w:t xml:space="preserve">                            </w:t>
      </w:r>
    </w:p>
    <w:p>
      <w:pPr>
        <w:jc w:val="center"/>
        <w:rPr>
          <w:rFonts w:hint="eastAsia" w:ascii="宋体" w:hAnsi="宋体"/>
          <w:sz w:val="28"/>
          <w:szCs w:val="28"/>
        </w:rPr>
      </w:pPr>
    </w:p>
    <w:p>
      <w:pPr>
        <w:jc w:val="center"/>
        <w:rPr>
          <w:rFonts w:hint="eastAsia" w:ascii="宋体" w:hAnsi="宋体"/>
          <w:sz w:val="28"/>
          <w:szCs w:val="28"/>
        </w:rPr>
      </w:pPr>
    </w:p>
    <w:p>
      <w:pPr>
        <w:jc w:val="center"/>
        <w:rPr>
          <w:rFonts w:hint="eastAsia" w:ascii="华文新魏" w:hAnsi="宋体" w:eastAsia="华文新魏"/>
          <w:b/>
          <w:sz w:val="30"/>
          <w:szCs w:val="28"/>
        </w:rPr>
      </w:pPr>
      <w:r>
        <w:rPr>
          <w:rFonts w:hint="eastAsia" w:ascii="宋体" w:hAnsi="宋体"/>
          <w:sz w:val="28"/>
          <w:szCs w:val="28"/>
        </w:rPr>
        <w:t>填表时间：       年     月    日</w:t>
      </w:r>
    </w:p>
    <w:p>
      <w:pPr>
        <w:spacing w:line="480" w:lineRule="auto"/>
        <w:ind w:firstLine="601" w:firstLineChars="200"/>
        <w:rPr>
          <w:rFonts w:ascii="华文新魏" w:hAnsi="宋体" w:eastAsia="华文新魏"/>
          <w:b/>
          <w:sz w:val="30"/>
          <w:szCs w:val="28"/>
        </w:rPr>
      </w:pPr>
    </w:p>
    <w:p>
      <w:pPr>
        <w:spacing w:line="480" w:lineRule="auto"/>
        <w:ind w:firstLine="601" w:firstLineChars="200"/>
        <w:rPr>
          <w:rFonts w:hint="eastAsia" w:ascii="华文新魏" w:hAnsi="宋体" w:eastAsia="华文新魏"/>
          <w:b/>
          <w:sz w:val="30"/>
          <w:szCs w:val="28"/>
        </w:rPr>
      </w:pPr>
    </w:p>
    <w:p>
      <w:pPr>
        <w:spacing w:line="360" w:lineRule="auto"/>
        <w:ind w:firstLine="600" w:firstLineChars="200"/>
        <w:rPr>
          <w:rFonts w:hint="eastAsia" w:ascii="黑体" w:hAnsi="宋体" w:eastAsia="黑体"/>
          <w:sz w:val="30"/>
          <w:szCs w:val="30"/>
        </w:rPr>
      </w:pPr>
      <w:r>
        <w:rPr>
          <w:rFonts w:hint="eastAsia" w:ascii="黑体" w:hAnsi="宋体" w:eastAsia="黑体"/>
          <w:sz w:val="30"/>
          <w:szCs w:val="30"/>
        </w:rPr>
        <w:t>填表说明：</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1、学生应于</w:t>
      </w:r>
      <w:r>
        <w:rPr>
          <w:rFonts w:hint="eastAsia" w:ascii="仿宋_GB2312" w:hAnsi="宋体" w:eastAsia="仿宋_GB2312"/>
          <w:sz w:val="24"/>
          <w:lang w:val="en-US" w:eastAsia="zh-CN"/>
        </w:rPr>
        <w:t>202</w:t>
      </w:r>
      <w:ins w:id="0" w:author="子墨书香" w:date="2025-09-12T16:33:15Z">
        <w:r>
          <w:rPr>
            <w:rFonts w:hint="eastAsia" w:ascii="仿宋_GB2312" w:hAnsi="宋体" w:eastAsia="仿宋_GB2312"/>
            <w:sz w:val="24"/>
            <w:lang w:val="en-US" w:eastAsia="zh-CN"/>
          </w:rPr>
          <w:t>5</w:t>
        </w:r>
      </w:ins>
      <w:r>
        <w:rPr>
          <w:rFonts w:hint="eastAsia" w:ascii="仿宋_GB2312" w:hAnsi="宋体" w:eastAsia="仿宋_GB2312"/>
          <w:sz w:val="24"/>
          <w:lang w:val="en-US" w:eastAsia="zh-CN"/>
        </w:rPr>
        <w:t>年1</w:t>
      </w:r>
      <w:ins w:id="1" w:author="子墨书香" w:date="2025-09-12T16:33:21Z">
        <w:r>
          <w:rPr>
            <w:rFonts w:hint="eastAsia" w:ascii="仿宋_GB2312" w:hAnsi="宋体" w:eastAsia="仿宋_GB2312"/>
            <w:sz w:val="24"/>
            <w:lang w:val="en-US" w:eastAsia="zh-CN"/>
          </w:rPr>
          <w:t>0</w:t>
        </w:r>
      </w:ins>
      <w:r>
        <w:rPr>
          <w:rFonts w:hint="eastAsia" w:ascii="仿宋_GB2312" w:hAnsi="宋体" w:eastAsia="仿宋_GB2312"/>
          <w:sz w:val="24"/>
          <w:lang w:val="en-US" w:eastAsia="zh-CN"/>
        </w:rPr>
        <w:t>月</w:t>
      </w:r>
      <w:r>
        <w:rPr>
          <w:rFonts w:hint="eastAsia" w:ascii="仿宋_GB2312" w:hAnsi="宋体" w:eastAsia="仿宋_GB2312"/>
          <w:sz w:val="24"/>
        </w:rPr>
        <w:t>完成论文的选题和开题工作。</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2、本表先由学生在指导教师指导下填写，后经</w:t>
      </w:r>
      <w:r>
        <w:rPr>
          <w:rFonts w:hint="eastAsia" w:ascii="仿宋_GB2312" w:hAnsi="宋体" w:eastAsia="仿宋_GB2312"/>
          <w:sz w:val="24"/>
          <w:lang w:val="en-US" w:eastAsia="zh-CN"/>
        </w:rPr>
        <w:t>开题专家</w:t>
      </w:r>
      <w:r>
        <w:rPr>
          <w:rFonts w:hint="eastAsia" w:ascii="仿宋_GB2312" w:hAnsi="宋体" w:eastAsia="仿宋_GB2312"/>
          <w:sz w:val="24"/>
        </w:rPr>
        <w:t>小组集中开题指导并修改后再完善填写。指导教师和</w:t>
      </w:r>
      <w:r>
        <w:rPr>
          <w:rFonts w:hint="eastAsia" w:ascii="仿宋_GB2312" w:hAnsi="宋体" w:eastAsia="仿宋_GB2312"/>
          <w:sz w:val="24"/>
          <w:lang w:val="en-US" w:eastAsia="zh-CN"/>
        </w:rPr>
        <w:t>开题专家</w:t>
      </w:r>
      <w:r>
        <w:rPr>
          <w:rFonts w:hint="eastAsia" w:ascii="仿宋_GB2312" w:hAnsi="宋体" w:eastAsia="仿宋_GB2312"/>
          <w:sz w:val="24"/>
        </w:rPr>
        <w:t>小组在学生完善填写后，应在本表相应栏目里填写确认性意见。</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3.学生应执行本表</w:t>
      </w:r>
      <w:ins w:id="2" w:author="太行山" w:date="2024-10-10T11:45:12Z">
        <w:r>
          <w:rPr>
            <w:rFonts w:hint="eastAsia" w:ascii="仿宋_GB2312" w:hAnsi="宋体" w:eastAsia="仿宋_GB2312"/>
            <w:sz w:val="24"/>
            <w:lang w:val="en-US" w:eastAsia="zh-CN"/>
          </w:rPr>
          <w:t>确定的选题</w:t>
        </w:r>
      </w:ins>
      <w:ins w:id="3" w:author="太行山" w:date="2024-10-10T11:45:25Z">
        <w:r>
          <w:rPr>
            <w:rFonts w:hint="eastAsia" w:ascii="仿宋_GB2312" w:hAnsi="宋体" w:eastAsia="仿宋_GB2312"/>
            <w:sz w:val="24"/>
            <w:lang w:val="en-US" w:eastAsia="zh-CN"/>
          </w:rPr>
          <w:t>来</w:t>
        </w:r>
      </w:ins>
      <w:r>
        <w:rPr>
          <w:rFonts w:hint="eastAsia" w:ascii="仿宋_GB2312" w:hAnsi="宋体" w:eastAsia="仿宋_GB2312"/>
          <w:sz w:val="24"/>
        </w:rPr>
        <w:t>撰写</w:t>
      </w:r>
      <w:r>
        <w:rPr>
          <w:rFonts w:hint="eastAsia" w:ascii="仿宋_GB2312" w:hAnsi="宋体" w:eastAsia="仿宋_GB2312"/>
          <w:sz w:val="24"/>
          <w:lang w:val="en-US" w:eastAsia="zh-CN"/>
        </w:rPr>
        <w:t>毕业</w:t>
      </w:r>
      <w:r>
        <w:rPr>
          <w:rFonts w:hint="eastAsia" w:ascii="仿宋_GB2312" w:hAnsi="宋体" w:eastAsia="仿宋_GB2312"/>
          <w:sz w:val="24"/>
        </w:rPr>
        <w:t>论文，不得作实质性改变。学生须在学校规定的时间内完成论文并</w:t>
      </w:r>
      <w:r>
        <w:rPr>
          <w:rFonts w:hint="eastAsia" w:ascii="仿宋_GB2312" w:hAnsi="宋体" w:eastAsia="仿宋_GB2312"/>
          <w:sz w:val="24"/>
          <w:lang w:val="en-US" w:eastAsia="zh-CN"/>
        </w:rPr>
        <w:t>申请</w:t>
      </w:r>
      <w:r>
        <w:rPr>
          <w:rFonts w:hint="eastAsia" w:ascii="仿宋_GB2312" w:hAnsi="宋体" w:eastAsia="仿宋_GB2312"/>
          <w:sz w:val="24"/>
        </w:rPr>
        <w:t>参加答辩。</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4、开题报告文本内容不得少于</w:t>
      </w:r>
      <w:r>
        <w:rPr>
          <w:rFonts w:ascii="仿宋_GB2312" w:hAnsi="宋体" w:eastAsia="仿宋_GB2312"/>
          <w:sz w:val="24"/>
        </w:rPr>
        <w:t>15</w:t>
      </w:r>
      <w:r>
        <w:rPr>
          <w:rFonts w:hint="eastAsia" w:ascii="仿宋_GB2312" w:hAnsi="宋体" w:eastAsia="仿宋_GB2312"/>
          <w:sz w:val="24"/>
        </w:rPr>
        <w:t>00字。</w:t>
      </w:r>
    </w:p>
    <w:p>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5、开题程序：</w:t>
      </w:r>
    </w:p>
    <w:p>
      <w:pPr>
        <w:numPr>
          <w:ilvl w:val="0"/>
          <w:numId w:val="1"/>
        </w:numPr>
        <w:spacing w:line="360" w:lineRule="auto"/>
        <w:ind w:left="479" w:leftChars="228"/>
        <w:rPr>
          <w:rFonts w:hint="eastAsia" w:ascii="仿宋_GB2312" w:hAnsi="宋体" w:eastAsia="仿宋_GB2312"/>
          <w:sz w:val="24"/>
        </w:rPr>
      </w:pPr>
      <w:r>
        <w:rPr>
          <w:rFonts w:hint="eastAsia" w:ascii="仿宋_GB2312" w:hAnsi="宋体" w:eastAsia="仿宋_GB2312"/>
          <w:sz w:val="24"/>
        </w:rPr>
        <w:t>开题小组组长宣布开题会开始，并宣布</w:t>
      </w:r>
      <w:r>
        <w:rPr>
          <w:rFonts w:hint="eastAsia" w:ascii="仿宋_GB2312" w:hAnsi="宋体" w:eastAsia="仿宋_GB2312"/>
          <w:sz w:val="24"/>
          <w:lang w:val="en-US" w:eastAsia="zh-CN"/>
        </w:rPr>
        <w:t>专家</w:t>
      </w:r>
      <w:r>
        <w:rPr>
          <w:rFonts w:hint="eastAsia" w:ascii="仿宋_GB2312" w:hAnsi="宋体" w:eastAsia="仿宋_GB2312"/>
          <w:sz w:val="24"/>
        </w:rPr>
        <w:t>小组成员名单。</w:t>
      </w:r>
    </w:p>
    <w:p>
      <w:pPr>
        <w:numPr>
          <w:ilvl w:val="0"/>
          <w:numId w:val="1"/>
        </w:numPr>
        <w:spacing w:line="360" w:lineRule="auto"/>
        <w:ind w:left="479" w:leftChars="228"/>
        <w:rPr>
          <w:rFonts w:ascii="仿宋_GB2312" w:hAnsi="宋体" w:eastAsia="仿宋_GB2312"/>
          <w:sz w:val="24"/>
        </w:rPr>
      </w:pPr>
      <w:r>
        <w:rPr>
          <w:rFonts w:hint="eastAsia" w:ascii="仿宋_GB2312" w:hAnsi="宋体" w:eastAsia="仿宋_GB2312"/>
          <w:sz w:val="24"/>
          <w:lang w:eastAsia="zh-CN"/>
        </w:rPr>
        <w:t>成人</w:t>
      </w:r>
      <w:r>
        <w:rPr>
          <w:rFonts w:hint="eastAsia" w:ascii="仿宋_GB2312" w:hAnsi="宋体" w:eastAsia="仿宋_GB2312"/>
          <w:sz w:val="24"/>
        </w:rPr>
        <w:t>本科</w:t>
      </w:r>
      <w:r>
        <w:rPr>
          <w:rFonts w:hint="eastAsia" w:ascii="仿宋_GB2312" w:hAnsi="宋体" w:eastAsia="仿宋_GB2312"/>
          <w:sz w:val="24"/>
          <w:lang w:val="en-US" w:eastAsia="zh-CN"/>
        </w:rPr>
        <w:t>毕业生</w:t>
      </w:r>
      <w:r>
        <w:rPr>
          <w:rFonts w:hint="eastAsia" w:ascii="仿宋_GB2312" w:hAnsi="宋体" w:eastAsia="仿宋_GB2312"/>
          <w:sz w:val="24"/>
        </w:rPr>
        <w:t>根据准备好的PPT做开题</w:t>
      </w:r>
      <w:r>
        <w:rPr>
          <w:rFonts w:hint="eastAsia" w:ascii="仿宋_GB2312" w:hAnsi="宋体" w:eastAsia="仿宋_GB2312"/>
          <w:sz w:val="24"/>
          <w:lang w:val="en-US" w:eastAsia="zh-CN"/>
        </w:rPr>
        <w:t>陈述</w:t>
      </w:r>
      <w:r>
        <w:rPr>
          <w:rFonts w:hint="eastAsia" w:ascii="仿宋_GB2312" w:hAnsi="宋体" w:eastAsia="仿宋_GB2312"/>
          <w:sz w:val="24"/>
        </w:rPr>
        <w:t>报告。（时间5分钟以内）</w:t>
      </w:r>
    </w:p>
    <w:p>
      <w:pPr>
        <w:numPr>
          <w:ilvl w:val="0"/>
          <w:numId w:val="1"/>
        </w:numPr>
        <w:spacing w:line="360" w:lineRule="auto"/>
        <w:ind w:left="479" w:leftChars="228"/>
        <w:rPr>
          <w:rFonts w:ascii="仿宋_GB2312" w:hAnsi="宋体" w:eastAsia="仿宋_GB2312"/>
          <w:sz w:val="24"/>
        </w:rPr>
      </w:pPr>
      <w:r>
        <w:rPr>
          <w:rFonts w:hint="eastAsia" w:ascii="仿宋_GB2312" w:hAnsi="宋体" w:eastAsia="仿宋_GB2312"/>
          <w:sz w:val="24"/>
          <w:lang w:val="en-US" w:eastAsia="zh-CN"/>
        </w:rPr>
        <w:t>专家</w:t>
      </w:r>
      <w:r>
        <w:rPr>
          <w:rFonts w:hint="eastAsia" w:ascii="仿宋_GB2312" w:hAnsi="宋体" w:eastAsia="仿宋_GB2312"/>
          <w:sz w:val="24"/>
        </w:rPr>
        <w:t>小组成员对开题报告</w:t>
      </w:r>
      <w:r>
        <w:rPr>
          <w:rFonts w:hint="eastAsia" w:ascii="仿宋_GB2312" w:hAnsi="宋体" w:eastAsia="仿宋_GB2312"/>
          <w:sz w:val="24"/>
          <w:lang w:val="en-US" w:eastAsia="zh-CN"/>
        </w:rPr>
        <w:t>进行</w:t>
      </w:r>
      <w:r>
        <w:rPr>
          <w:rFonts w:hint="eastAsia" w:ascii="仿宋_GB2312" w:hAnsi="宋体" w:eastAsia="仿宋_GB2312"/>
          <w:sz w:val="24"/>
        </w:rPr>
        <w:t>提问，学生回答老师提问。（时间</w:t>
      </w:r>
      <w:r>
        <w:rPr>
          <w:rFonts w:ascii="仿宋_GB2312" w:hAnsi="宋体" w:eastAsia="仿宋_GB2312"/>
          <w:sz w:val="24"/>
        </w:rPr>
        <w:t>3</w:t>
      </w:r>
      <w:r>
        <w:rPr>
          <w:rFonts w:hint="eastAsia" w:ascii="仿宋_GB2312" w:hAnsi="宋体" w:eastAsia="仿宋_GB2312"/>
          <w:sz w:val="24"/>
        </w:rPr>
        <w:t>分钟以内）</w:t>
      </w:r>
    </w:p>
    <w:p>
      <w:pPr>
        <w:numPr>
          <w:ilvl w:val="0"/>
          <w:numId w:val="1"/>
        </w:numPr>
        <w:spacing w:line="360" w:lineRule="auto"/>
        <w:ind w:left="479" w:leftChars="228"/>
        <w:rPr>
          <w:rFonts w:ascii="仿宋_GB2312" w:hAnsi="宋体" w:eastAsia="仿宋_GB2312"/>
          <w:sz w:val="24"/>
        </w:rPr>
      </w:pPr>
      <w:r>
        <w:rPr>
          <w:rFonts w:hint="eastAsia" w:ascii="仿宋_GB2312" w:hAnsi="宋体" w:eastAsia="仿宋_GB2312"/>
          <w:sz w:val="24"/>
          <w:lang w:val="en-US" w:eastAsia="zh-CN"/>
        </w:rPr>
        <w:t>专家</w:t>
      </w:r>
      <w:r>
        <w:rPr>
          <w:rFonts w:hint="eastAsia" w:ascii="仿宋_GB2312" w:hAnsi="宋体" w:eastAsia="仿宋_GB2312"/>
          <w:sz w:val="24"/>
        </w:rPr>
        <w:t>小组对开题报告进行认真充分的讨论，并在此基础上进行投票，给予意见。</w:t>
      </w:r>
    </w:p>
    <w:p>
      <w:pPr>
        <w:numPr>
          <w:ilvl w:val="0"/>
          <w:numId w:val="1"/>
        </w:numPr>
        <w:spacing w:line="360" w:lineRule="auto"/>
        <w:ind w:left="479" w:leftChars="228"/>
        <w:rPr>
          <w:rFonts w:ascii="仿宋_GB2312" w:hAnsi="宋体" w:eastAsia="仿宋_GB2312"/>
          <w:sz w:val="24"/>
        </w:rPr>
      </w:pPr>
      <w:r>
        <w:rPr>
          <w:rFonts w:hint="eastAsia" w:ascii="仿宋_GB2312" w:hAnsi="宋体" w:eastAsia="仿宋_GB2312"/>
          <w:sz w:val="24"/>
          <w:lang w:val="en-US" w:eastAsia="zh-CN"/>
        </w:rPr>
        <w:t>专家</w:t>
      </w:r>
      <w:r>
        <w:rPr>
          <w:rFonts w:hint="eastAsia" w:ascii="仿宋_GB2312" w:hAnsi="宋体" w:eastAsia="仿宋_GB2312"/>
          <w:sz w:val="24"/>
        </w:rPr>
        <w:t>小组组长宣布开题会结束。</w:t>
      </w:r>
    </w:p>
    <w:p>
      <w:pPr>
        <w:spacing w:line="360" w:lineRule="auto"/>
        <w:ind w:left="479"/>
        <w:rPr>
          <w:rFonts w:hint="eastAsia" w:ascii="仿宋_GB2312" w:hAnsi="宋体" w:eastAsia="仿宋_GB2312"/>
          <w:b/>
          <w:bCs/>
          <w:sz w:val="24"/>
        </w:rPr>
      </w:pPr>
      <w:r>
        <w:rPr>
          <w:rFonts w:hint="eastAsia" w:ascii="仿宋_GB2312" w:hAnsi="宋体" w:eastAsia="仿宋_GB2312"/>
          <w:b/>
          <w:bCs/>
          <w:sz w:val="24"/>
        </w:rPr>
        <w:t>注：本表内容均可在论文管理系统完成。</w:t>
      </w:r>
    </w:p>
    <w:p>
      <w:pPr>
        <w:spacing w:line="480" w:lineRule="auto"/>
        <w:ind w:left="240" w:hanging="240" w:hangingChars="100"/>
        <w:rPr>
          <w:rFonts w:hint="eastAsia" w:ascii="仿宋_GB2312" w:hAnsi="宋体" w:eastAsia="仿宋_GB2312"/>
          <w:sz w:val="24"/>
        </w:rPr>
      </w:pPr>
      <w:r>
        <w:rPr>
          <w:rFonts w:hint="eastAsia" w:ascii="仿宋_GB2312" w:hAnsi="宋体" w:eastAsia="仿宋_GB2312"/>
          <w:sz w:val="24"/>
        </w:rPr>
        <w:t xml:space="preserve"> </w:t>
      </w:r>
      <w:r>
        <w:rPr>
          <w:rFonts w:ascii="仿宋_GB2312" w:hAnsi="宋体" w:eastAsia="仿宋_GB2312"/>
          <w:sz w:val="24"/>
        </w:rPr>
        <w:t xml:space="preserve">  </w:t>
      </w:r>
    </w:p>
    <w:p>
      <w:pPr>
        <w:spacing w:line="480" w:lineRule="auto"/>
        <w:ind w:left="240" w:hanging="240" w:hangingChars="100"/>
        <w:rPr>
          <w:rFonts w:hint="eastAsia" w:ascii="仿宋_GB2312" w:hAnsi="宋体" w:eastAsia="仿宋_GB2312"/>
          <w:sz w:val="24"/>
        </w:rPr>
      </w:pPr>
    </w:p>
    <w:p>
      <w:pPr>
        <w:spacing w:line="480" w:lineRule="auto"/>
        <w:ind w:left="240" w:hanging="240" w:hangingChars="100"/>
        <w:rPr>
          <w:rFonts w:hint="eastAsia"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spacing w:line="480" w:lineRule="auto"/>
        <w:ind w:left="360" w:hanging="360" w:hangingChars="150"/>
        <w:rPr>
          <w:rFonts w:hint="eastAsia" w:ascii="仿宋_GB2312" w:hAnsi="宋体" w:eastAsia="仿宋_GB2312"/>
          <w:sz w:val="24"/>
        </w:rPr>
      </w:pPr>
    </w:p>
    <w:p>
      <w:pPr>
        <w:spacing w:line="480" w:lineRule="auto"/>
        <w:rPr>
          <w:rFonts w:hint="eastAsia" w:ascii="仿宋_GB2312" w:hAnsi="宋体" w:eastAsia="仿宋_GB2312"/>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5"/>
        <w:gridCol w:w="8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355" w:type="dxa"/>
            <w:tcBorders>
              <w:top w:val="single" w:color="auto" w:sz="12" w:space="0"/>
              <w:left w:val="single" w:color="auto" w:sz="12" w:space="0"/>
            </w:tcBorders>
            <w:noWrap w:val="0"/>
            <w:vAlign w:val="center"/>
          </w:tcPr>
          <w:p>
            <w:pPr>
              <w:spacing w:line="360" w:lineRule="auto"/>
              <w:jc w:val="center"/>
              <w:rPr>
                <w:rFonts w:hint="eastAsia" w:ascii="仿宋_GB2312" w:hAnsi="宋体" w:eastAsia="仿宋_GB2312"/>
                <w:sz w:val="24"/>
              </w:rPr>
            </w:pPr>
            <w:r>
              <w:rPr>
                <w:rFonts w:hint="eastAsia" w:ascii="仿宋_GB2312" w:hAnsi="宋体" w:eastAsia="仿宋_GB2312"/>
                <w:sz w:val="24"/>
              </w:rPr>
              <w:t>拟选题目</w:t>
            </w:r>
          </w:p>
        </w:tc>
        <w:tc>
          <w:tcPr>
            <w:tcW w:w="8045" w:type="dxa"/>
            <w:tcBorders>
              <w:top w:val="single" w:color="auto" w:sz="12" w:space="0"/>
              <w:right w:val="single" w:color="auto" w:sz="12" w:space="0"/>
            </w:tcBorders>
            <w:noWrap w:val="0"/>
            <w:vAlign w:val="top"/>
          </w:tcPr>
          <w:p>
            <w:pPr>
              <w:spacing w:line="360" w:lineRule="auto"/>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gridSpan w:val="2"/>
            <w:tcBorders>
              <w:left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rPr>
              <w:t>选题依据及研究意义</w:t>
            </w: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9" w:hRule="atLeast"/>
          <w:jc w:val="center"/>
        </w:trPr>
        <w:tc>
          <w:tcPr>
            <w:tcW w:w="9400" w:type="dxa"/>
            <w:gridSpan w:val="2"/>
            <w:tcBorders>
              <w:left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rPr>
              <w:t>拟研究的主要内容和思路</w:t>
            </w: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hint="eastAsia" w:ascii="仿宋_GB2312" w:hAnsi="宋体" w:eastAsia="仿宋_GB2312"/>
                <w:sz w:val="24"/>
              </w:rPr>
            </w:pPr>
          </w:p>
          <w:p>
            <w:pPr>
              <w:spacing w:line="360" w:lineRule="auto"/>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9" w:hRule="atLeast"/>
          <w:jc w:val="center"/>
        </w:trPr>
        <w:tc>
          <w:tcPr>
            <w:tcW w:w="9400" w:type="dxa"/>
            <w:gridSpan w:val="2"/>
            <w:tcBorders>
              <w:left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rPr>
              <w:t>研究的创新点及重、难点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9" w:hRule="atLeast"/>
          <w:jc w:val="center"/>
        </w:trPr>
        <w:tc>
          <w:tcPr>
            <w:tcW w:w="9400" w:type="dxa"/>
            <w:gridSpan w:val="2"/>
            <w:tcBorders>
              <w:left w:val="single" w:color="auto" w:sz="12" w:space="0"/>
              <w:bottom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rPr>
              <w:t>研究进程安排</w:t>
            </w: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hint="eastAsia" w:ascii="仿宋_GB2312" w:hAnsi="宋体" w:eastAsia="仿宋_GB2312"/>
                <w:sz w:val="24"/>
              </w:rPr>
            </w:pPr>
          </w:p>
        </w:tc>
      </w:tr>
    </w:tbl>
    <w:p>
      <w:pPr>
        <w:spacing w:line="360" w:lineRule="auto"/>
        <w:rPr>
          <w:rFonts w:hint="eastAsia"/>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3" w:hRule="atLeast"/>
        </w:trPr>
        <w:tc>
          <w:tcPr>
            <w:tcW w:w="9851" w:type="dxa"/>
            <w:tcBorders>
              <w:left w:val="single" w:color="auto" w:sz="12" w:space="0"/>
              <w:bottom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eastAsia="仿宋_GB2312"/>
                <w:sz w:val="24"/>
              </w:rPr>
              <w:t>主要参考文献</w:t>
            </w: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ascii="仿宋_GB2312" w:hAnsi="宋体" w:eastAsia="仿宋_GB2312"/>
                <w:sz w:val="24"/>
              </w:rPr>
            </w:pPr>
          </w:p>
          <w:p>
            <w:pPr>
              <w:spacing w:line="360" w:lineRule="auto"/>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6" w:hRule="atLeast"/>
        </w:trPr>
        <w:tc>
          <w:tcPr>
            <w:tcW w:w="9851" w:type="dxa"/>
            <w:tcBorders>
              <w:left w:val="single" w:color="auto" w:sz="12" w:space="0"/>
              <w:bottom w:val="single" w:color="auto" w:sz="12" w:space="0"/>
              <w:right w:val="single" w:color="auto" w:sz="12" w:space="0"/>
            </w:tcBorders>
            <w:noWrap w:val="0"/>
            <w:vAlign w:val="top"/>
          </w:tcPr>
          <w:p>
            <w:pPr>
              <w:spacing w:line="360" w:lineRule="auto"/>
              <w:rPr>
                <w:rFonts w:hint="eastAsia" w:eastAsia="仿宋_GB2312"/>
                <w:sz w:val="24"/>
              </w:rPr>
            </w:pPr>
            <w:r>
              <w:rPr>
                <w:rFonts w:hint="eastAsia" w:ascii="仿宋_GB2312" w:hAnsi="宋体" w:eastAsia="仿宋_GB2312"/>
                <w:sz w:val="24"/>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6" w:hRule="atLeast"/>
        </w:trPr>
        <w:tc>
          <w:tcPr>
            <w:tcW w:w="9851" w:type="dxa"/>
            <w:tcBorders>
              <w:left w:val="single" w:color="auto" w:sz="12" w:space="0"/>
              <w:bottom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rPr>
              <w:t>指导教师意见</w:t>
            </w:r>
          </w:p>
          <w:p>
            <w:pPr>
              <w:spacing w:line="360" w:lineRule="auto"/>
              <w:ind w:firstLine="6000" w:firstLineChars="2500"/>
              <w:rPr>
                <w:rFonts w:ascii="仿宋_GB2312" w:hAnsi="宋体" w:eastAsia="仿宋_GB2312"/>
                <w:sz w:val="24"/>
              </w:rPr>
            </w:pPr>
          </w:p>
          <w:p>
            <w:pPr>
              <w:spacing w:line="360" w:lineRule="auto"/>
              <w:ind w:firstLine="6000" w:firstLineChars="2500"/>
              <w:rPr>
                <w:rFonts w:ascii="仿宋_GB2312" w:hAnsi="宋体" w:eastAsia="仿宋_GB2312"/>
                <w:sz w:val="24"/>
              </w:rPr>
            </w:pPr>
          </w:p>
          <w:p>
            <w:pPr>
              <w:spacing w:line="360" w:lineRule="auto"/>
              <w:ind w:firstLine="6000" w:firstLineChars="2500"/>
              <w:rPr>
                <w:rFonts w:hint="eastAsia" w:ascii="仿宋_GB2312" w:hAnsi="宋体" w:eastAsia="仿宋_GB2312"/>
                <w:sz w:val="24"/>
              </w:rPr>
            </w:pPr>
          </w:p>
          <w:p>
            <w:pPr>
              <w:spacing w:line="480" w:lineRule="auto"/>
              <w:ind w:firstLine="5040" w:firstLineChars="2100"/>
              <w:rPr>
                <w:rFonts w:hint="eastAsia" w:ascii="仿宋_GB2312" w:hAnsi="宋体" w:eastAsia="仿宋_GB2312"/>
                <w:sz w:val="24"/>
              </w:rPr>
            </w:pPr>
            <w:r>
              <w:rPr>
                <w:rFonts w:hint="eastAsia" w:ascii="仿宋_GB2312" w:hAnsi="宋体" w:eastAsia="仿宋_GB2312"/>
                <w:sz w:val="24"/>
              </w:rPr>
              <w:t>指导教师签名：</w:t>
            </w:r>
          </w:p>
          <w:p>
            <w:pPr>
              <w:spacing w:line="480" w:lineRule="auto"/>
              <w:jc w:val="right"/>
              <w:rPr>
                <w:rFonts w:hint="eastAsia" w:ascii="仿宋_GB2312" w:hAnsi="宋体" w:eastAsia="仿宋_GB2312"/>
                <w:sz w:val="24"/>
              </w:rPr>
            </w:pPr>
            <w:r>
              <w:rPr>
                <w:rFonts w:hint="eastAsia" w:ascii="仿宋_GB2312" w:hAnsi="宋体"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trPr>
        <w:tc>
          <w:tcPr>
            <w:tcW w:w="9851" w:type="dxa"/>
            <w:tcBorders>
              <w:left w:val="single" w:color="auto" w:sz="12" w:space="0"/>
              <w:bottom w:val="single" w:color="auto" w:sz="12" w:space="0"/>
              <w:right w:val="single" w:color="auto" w:sz="12" w:space="0"/>
            </w:tcBorders>
            <w:noWrap w:val="0"/>
            <w:vAlign w:val="top"/>
          </w:tcPr>
          <w:p>
            <w:pPr>
              <w:spacing w:line="360" w:lineRule="auto"/>
              <w:rPr>
                <w:rFonts w:hint="eastAsia" w:ascii="仿宋_GB2312" w:hAnsi="宋体" w:eastAsia="仿宋_GB2312"/>
                <w:sz w:val="24"/>
              </w:rPr>
            </w:pPr>
            <w:r>
              <w:rPr>
                <w:rFonts w:hint="eastAsia" w:ascii="仿宋_GB2312" w:hAnsi="宋体" w:eastAsia="仿宋_GB2312"/>
                <w:sz w:val="24"/>
                <w:lang w:val="en-US" w:eastAsia="zh-CN"/>
              </w:rPr>
              <w:t>开题专家</w:t>
            </w:r>
            <w:r>
              <w:rPr>
                <w:rFonts w:hint="eastAsia" w:ascii="仿宋_GB2312" w:hAnsi="宋体" w:eastAsia="仿宋_GB2312"/>
                <w:sz w:val="24"/>
              </w:rPr>
              <w:t>小组意见</w:t>
            </w:r>
          </w:p>
          <w:p>
            <w:pPr>
              <w:spacing w:line="360" w:lineRule="auto"/>
              <w:rPr>
                <w:rFonts w:ascii="仿宋_GB2312" w:hAnsi="宋体" w:eastAsia="仿宋_GB2312"/>
                <w:sz w:val="24"/>
              </w:rPr>
            </w:pPr>
          </w:p>
          <w:p>
            <w:pPr>
              <w:spacing w:line="360" w:lineRule="auto"/>
              <w:rPr>
                <w:rFonts w:hint="eastAsia" w:ascii="仿宋_GB2312" w:hAnsi="宋体" w:eastAsia="仿宋_GB2312"/>
                <w:sz w:val="24"/>
              </w:rPr>
            </w:pPr>
          </w:p>
          <w:p>
            <w:pPr>
              <w:spacing w:line="480" w:lineRule="auto"/>
              <w:ind w:firstLine="5040" w:firstLineChars="2100"/>
              <w:rPr>
                <w:rFonts w:hint="eastAsia" w:ascii="仿宋_GB2312" w:hAnsi="宋体" w:eastAsia="仿宋_GB2312"/>
                <w:sz w:val="24"/>
              </w:rPr>
            </w:pPr>
            <w:r>
              <w:rPr>
                <w:rFonts w:hint="eastAsia" w:ascii="仿宋_GB2312" w:hAnsi="宋体" w:eastAsia="仿宋_GB2312"/>
                <w:sz w:val="24"/>
              </w:rPr>
              <w:t>答辩小组负责人签名：</w:t>
            </w:r>
          </w:p>
          <w:p>
            <w:pPr>
              <w:spacing w:line="480" w:lineRule="auto"/>
              <w:jc w:val="right"/>
              <w:rPr>
                <w:rFonts w:hint="eastAsia" w:ascii="仿宋_GB2312" w:hAnsi="宋体" w:eastAsia="仿宋_GB2312"/>
                <w:sz w:val="24"/>
              </w:rPr>
            </w:pPr>
            <w:r>
              <w:rPr>
                <w:rFonts w:hint="eastAsia" w:ascii="仿宋_GB2312" w:hAnsi="宋体" w:eastAsia="仿宋_GB2312"/>
                <w:sz w:val="24"/>
              </w:rPr>
              <w:t>年     月      日</w:t>
            </w:r>
          </w:p>
        </w:tc>
      </w:tr>
    </w:tbl>
    <w:p>
      <w:pPr>
        <w:jc w:val="cente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7" w:h="16840"/>
      <w:pgMar w:top="1247" w:right="1134" w:bottom="124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Calibri" w:hAnsi="Calibri" w:eastAsia="Calibri" w:cs="Calibri"/>
        <w:b/>
        <w:color w:val="FFFFFF"/>
        <w:sz w:val="2"/>
      </w:rPr>
    </w:pPr>
    <w:r>
      <w:rPr>
        <w:rFonts w:ascii="Calibri" w:hAnsi="Calibri" w:eastAsia="Calibri" w:cs="Calibri"/>
        <w:b/>
        <w:color w:val="FFF7FF"/>
        <w:spacing w:val="-20"/>
        <w:w w:val="33"/>
        <w:sz w:val="2"/>
      </w:rPr>
      <w:t>对需取得患者书面同意方可进行的医疗活动，应当由患者本人签署知情同意书。患者不具备完全民事行为能力时，应当由其法定代理人签字；患者因病无法签字时，应当由其授权的人员签字</w:t>
    </w:r>
    <w:r>
      <w:rPr>
        <w:rFonts w:ascii="Calibri" w:hAnsi="Calibri" w:eastAsia="Calibri" w:cs="Calibri"/>
        <w:b/>
        <w:color w:val="FFFFFF"/>
        <w:sz w:val="2"/>
      </w:rPr>
      <w:t>people-oriented in the name of reducing our enthusiasm. Premier Wen Jiabao's Government work report this year, identified as 7% growth, 2.1% lower than last year's 9.1%, but in 8 work remains to accelerate development in the first place ... Work standards. Second is to use the scale of development to understand. Society is evolving, human needs are also changing. Practice of humanism is a long-term process and cannot be achieved overnight. To treat people if you stand still and rigid dogma, it is possible to return to this, see things but not people's old ways. Therefore, we have to follow the development of the times, and continue debugging the humanist perspective, innovative people-oriented way. Under the new historical conditions, we are requested by the times, set up a brand new concept, a high starting point, high standard of armed people, shaping, exercise, people, constantly taking the new connotation of the times. Terms of Office, is to lead the vast numbers of cadres to actively adapt to the knowledge faster and actively adapt to the increasingly high level of leadership situation, actively adapt to the demand of the masses more and more situations, eager to learn, enhance accumulation, efforts, honed the ability to overcome a good service, panic. Third is to use realistic understanding. Adhere to people-oriented must be based on reality, not divorced from reality. Desk no water cups here in Hong Kong, staff need to drink some water to the drinking fountain on a floor, the glass used is a one-time non-cone type. Drink this cup can only hold, cannot be put down. This is not only to save on glass materials, more important is to force you to get drinking water, go back to your seat business. 　　Our emphasis on people-oriented, does not imply you can indulge the desires, the comfortable, the pursuit of enjoyment. Office of the party committees at all levels of our comrades, must continue to maintain the style of plain living and hard struggle, to stand up to the tests of temptations, exciting "energy" conservation "disposition" to the spirit of selfless dedication and provide services. Investee 4. clearly defined responsibilities. Putting people first is a common vision of development, everyone is a liability. People-oriented, above and below with the responsibility for coordinating system must be established and hold everyone accountable. First, we must strengthen the leadership. "In its place, its governance, its level, bear the responsibility of the Division." This is the minimum requirement for leaders, is a measure of the basic criteria for whether a leading cadre is competent. Leaders need to "it is an official term for the benefit of" mission, consciously assume responsibility for implementing people-oriented. Director of the Office of the party committees at all levels is the responsibility of the units to implement people-oriented, to manage their people, "plug in own responsibility", effectively enhance the education of leading cadres, cadres and cadres work, efforts to revitalize the Office of human resources, Office work is full of vigor and vitality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Calibri" w:hAnsi="Calibri" w:eastAsia="Calibri" w:cs="Calibri"/>
        <w:b/>
        <w:color w:val="FFFFFF"/>
        <w:sz w:val="2"/>
      </w:rPr>
    </w:pPr>
    <w:r>
      <w:rPr>
        <w:rFonts w:ascii="Calibri" w:hAnsi="Calibri" w:eastAsia="Calibri" w:cs="Calibri"/>
        <w:b/>
        <w:color w:val="FFF7FF"/>
        <w:spacing w:val="-20"/>
        <w:w w:val="33"/>
        <w:sz w:val="2"/>
      </w:rPr>
      <w:t>对需取得患者书面同意方可进行的医疗活动，应当由患者本人签署知情同意书。患者不具备完全民事行为能力时，应当由其法定代理人签字；患者因病无法签字时，应当由其授权的人员签字</w:t>
    </w:r>
    <w:r>
      <w:rPr>
        <w:rFonts w:ascii="Calibri" w:hAnsi="Calibri" w:eastAsia="Calibri" w:cs="Calibri"/>
        <w:b/>
        <w:color w:val="FFFFFF"/>
        <w:sz w:val="2"/>
      </w:rPr>
      <w:t>people-oriented in the name of reducing our enthusiasm. Premier Wen Jiabao's Government work report this year, identified as 7% growth, 2.1% lower than last year's 9.1%, but in 8 work remains to accelerate development in the first place ... Work standards. Second is to use the scale of development to understand. Society is evolving, human needs are also changing. Practice of humanism is a long-term process and cannot be achieved overnight. To treat people if you stand still and rigid dogma, it is possible to return to this, see things but not people's old ways. Therefore, we have to follow the development of the times, and continue debugging the humanist perspective, innovative people-oriented way. Under the new historical conditions, we are requested by the times, set up a brand new concept, a high starting point, high standard of armed people, shaping, exercise, people, constantly taking the new connotation of the times. Terms of Office, is to lead the vast numbers of cadres to actively adapt to the knowledge faster and actively adapt to the increasingly high level of leadership situation, actively adapt to the demand of the masses more and more situations, eager to learn, enhance accumulation, efforts, honed the ability to overcome a good service, panic. Third is to use realistic understanding. Adhere to people-oriented must be based on reality, not divorced from reality. Desk no water cups here in Hong Kong, staff need to drink some water to the drinking fountain on a floor, the glass used is a one-time non-cone type. Drink this cup can only hold, cannot be put down. This is not only to save on glass materials, more important is to force you to get drinking water, go back to your seat business. 　　Our emphasis on people-oriented, does not imply you can indulge the desires, the comfortable, the pursuit of enjoyment. Office of the party committees at all levels of our comrades, must continue to maintain the style of plain living and hard struggle, to stand up to the tests of temptations, exciting "energy" conservation "disposition" to the spirit of selfless dedication and provide services. Investee 4. clearly defined responsibilities. Putting people first is a common vision of development, everyone is a liability. People-oriented, above and below with the responsibility for coordinating system must be established and hold everyone accountable. First, we must strengthen the leadership. "In its place, its governance, its level, bear the responsibility of the Division." This is the minimum requirement for leaders, is a measure of the basic criteria for whether a leading cadre is competent. Leaders need to "it is an official term for the benefit of" mission, consciously assume responsibility for implementing people-oriented. Director of the Office of the party committees at all levels is the responsibility of the units to implement people-oriented, to manage their people, "plug in own responsibility", effectively enhance the education of leading cadres, cadres and cadres work, efforts to revitalize the Office of human resources, Office work is full of vigor and vitality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Calibri" w:hAnsi="Calibri" w:eastAsia="Calibri" w:cs="Calibri"/>
        <w:b/>
        <w:color w:val="FFFFFF"/>
        <w:sz w:val="2"/>
      </w:rPr>
    </w:pPr>
    <w:r>
      <w:rPr>
        <w:rFonts w:ascii="Calibri" w:hAnsi="Calibri" w:eastAsia="Calibri" w:cs="Calibri"/>
        <w:b/>
        <w:color w:val="FFF7FF"/>
        <w:spacing w:val="-20"/>
        <w:w w:val="33"/>
        <w:sz w:val="2"/>
      </w:rPr>
      <w:t>对需取得患者书面同意方可进行的医疗活动，应当由患者本人签署知情同意书。患者不具备完全民事行为能力时，应当由其法定代理人签字；患者因病无法签字时，应当由其授权的人员签字</w:t>
    </w:r>
    <w:r>
      <w:rPr>
        <w:rFonts w:ascii="Calibri" w:hAnsi="Calibri" w:eastAsia="Calibri" w:cs="Calibri"/>
        <w:b/>
        <w:color w:val="FFFFFF"/>
        <w:sz w:val="2"/>
      </w:rPr>
      <w:t>people-oriented in the name of reducing our enthusiasm. Premier Wen Jiabao's Government work report this year, identified as 7% growth, 2.1% lower than last year's 9.1%, but in 8 work remains to accelerate development in the first place ... Work standards. Second is to use the scale of development to understand. Society is evolving, human needs are also changing. Practice of humanism is a long-term process and cannot be achieved overnight. To treat people if you stand still and rigid dogma, it is possible to return to this, see things but not people's old ways. Therefore, we have to follow the development of the times, and continue debugging the humanist perspective, innovative people-oriented way. Under the new historical conditions, we are requested by the times, set up a brand new concept, a high starting point, high standard of armed people, shaping, exercise, people, constantly taking the new connotation of the times. Terms of Office, is to lead the vast numbers of cadres to actively adapt to the knowledge faster and actively adapt to the increasingly high level of leadership situation, actively adapt to the demand of the masses more and more situations, eager to learn, enhance accumulation, efforts, honed the ability to overcome a good service, panic. Third is to use realistic understanding. Adhere to people-oriented must be based on reality, not divorced from reality. Desk no water cups here in Hong Kong, staff need to drink some water to the drinking fountain on a floor, the glass used is a one-time non-cone type. Drink this cup can only hold, cannot be put down. This is not only to save on glass materials, more important is to force you to get drinking water, go back to your seat business. 　　Our emphasis on people-oriented, does not imply you can indulge the desires, the comfortable, the pursuit of enjoyment. Office of the party committees at all levels of our comrades, must continue to maintain the style of plain living and hard struggle, to stand up to the tests of temptations, exciting "energy" conservation "disposition" to the spirit of selfless dedication and provide services. Investee 4. clearly defined responsibilities. Putting people first is a common vision of development, everyone is a liability. People-oriented, above and below with the responsibility for coordinating system must be established and hold everyone accountable. First, we must strengthen the leadership. "In its place, its governance, its level, bear the responsibility of the Division." This is the minimum requirement for leaders, is a measure of the basic criteria for whether a leading cadre is competent. Leaders need to "it is an official term for the benefit of" mission, consciously assume responsibility for implementing people-oriented. Director of the Office of the party committees at all levels is the responsibility of the units to implement people-oriented, to manage their people, "plug in own responsibility", effectively enhance the education of leading cadres, cadres and cadres work, efforts to revitalize the Office of human resources, Office work is full of vigor and vitality</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ascii="Calibri" w:hAnsi="Calibri" w:eastAsia="Calibri" w:cs="Calibri"/>
        <w:b/>
        <w:color w:val="FFFFFF"/>
        <w:sz w:val="2"/>
      </w:rPr>
    </w:pPr>
    <w:r>
      <w:rPr>
        <w:rFonts w:ascii="Calibri" w:hAnsi="Calibri" w:eastAsia="Calibri" w:cs="Calibri"/>
        <w:b/>
        <w:color w:val="FFFFFF"/>
        <w:sz w:val="2"/>
      </w:rPr>
      <w:t>well, with the effectiveness of services to defend the interests of the masses. Third, we should strive to do well. To achieve good practical results, the key is to know the law, to grasp the laws and using laws. Office of economic development,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Calibri" w:hAnsi="Calibri" w:eastAsia="Calibri" w:cs="Calibri"/>
        <w:b/>
        <w:color w:val="FFFFFF"/>
        <w:sz w:val="2"/>
      </w:rPr>
    </w:pPr>
    <w:r>
      <w:rPr>
        <w:rFonts w:ascii="Calibri" w:hAnsi="Calibri" w:eastAsia="Calibri" w:cs="Calibri"/>
        <w:b/>
        <w:color w:val="FFFFFF"/>
        <w:sz w:val="2"/>
      </w:rPr>
      <w:t>well, with the effectiveness of services to defend the interests of the masses. Third, we should strive to do well. To ament,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Calibri" w:hAnsi="Calibri" w:eastAsia="Calibri" w:cs="Calibri"/>
        <w:b/>
        <w:color w:val="FFFFFF"/>
        <w:sz w:val="2"/>
      </w:rPr>
    </w:pPr>
    <w:r>
      <w:rPr>
        <w:rFonts w:ascii="Calibri" w:hAnsi="Calibri" w:eastAsia="Calibri" w:cs="Calibri"/>
        <w:b/>
        <w:color w:val="FFFFFF"/>
        <w:sz w:val="2"/>
      </w:rPr>
      <w:t>well, with the effectiveness of services to defend the interests of the masses. Third, we should strive to do well. To achieve good practical results, the key is to know the law, to grasp the laws and using laws. Office of economic development, social progress, there are rules to follow. Only act according to the law, to overcome blindness and strengthening initiative, creative. Working in the Office, we should be good at analyzing the essence of things, to find regular thing, change from passive to active, to seek one. Investee 2. establishment of evaluation system. Evaluation system is essentially an incentive mechanism, the evaluation was objective and fair, reasonable, and can stimulate a person's energy, mobilizing people's enthusiasm or be misleading, dampened the enthusiasm of people. At present, the concept of people-oriented people, but to establish and perfect evaluation system is still lagging behind. Work in this area should be seriously caught up. "Three emphasis on" to take advantage of. Is a focus on standards and scientific. A fundamental point of the evaluation criteria, is to keep contact, development, comprehensive eye evaluation of cadres. Office work, both "record" and "potential performance"; both subjective efforts, take another look at the objective condition; both "pragmatic" enough, take another look at the "retreat" level. Second, focus on participating the breadth of the subject. Evaluation of cadres must give full play to democracy, cadres and the masses handing over evaluation. Office work services leadership and service base, serve the people, then nominated the main object will contain a variety of services, so that assessment was accurate and to avoid one-sidedness. Third, pay attention to the seriousness of the conclusion. The use of evaluation findings is mainly embodied in his direction. Permitted to choose one, it would be tantamount to establishing a banner. Evaluation can't take care of the balance, otherwise it would undermine the offset the positive significance of evaluation. 　　Office of the party committees at all levels should take the findings as on the cadres ' bonus-penalty, an important basis for future movements, incentive and restraint effect of making evaluations. 3. Prevention of understanding "infidelity". People-centered development, concrete is dialectical,. In practice in the process, to prevent one-sided and still look, from actual people. One is to use dialectical point of view to understand. Humanist is the core of the scientific Outlook on development, remains the development of the scientific Outlook on development emphasizes, is still taking economic construction as the Center. Any departure from the development of thought and action, is a misinterpretation and misunderstanding of people-oriented. Adhere to people-oriented both to overcome one-sidedness of the old, but also to prevent one-sidedness, not accelerating the development of people and the opposition. Must be very clear, people oriented and speeding up development is not opposed, but consistent, we should never be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F6EC1C"/>
    <w:multiLevelType w:val="singleLevel"/>
    <w:tmpl w:val="E0F6EC1C"/>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子墨书香">
    <w15:presenceInfo w15:providerId="WPS Office" w15:userId="2016410955"/>
  </w15:person>
  <w15:person w15:author="太行山">
    <w15:presenceInfo w15:providerId="WPS Office" w15:userId="31017274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yZjZmMTkyM2NiYTc1ZmEyMmIyNjI0MmM3NDlkMTQifQ=="/>
  </w:docVars>
  <w:rsids>
    <w:rsidRoot w:val="0092291B"/>
    <w:rsid w:val="000415E4"/>
    <w:rsid w:val="00052CBF"/>
    <w:rsid w:val="00073DAF"/>
    <w:rsid w:val="000B5C33"/>
    <w:rsid w:val="0015249D"/>
    <w:rsid w:val="00181F65"/>
    <w:rsid w:val="00227949"/>
    <w:rsid w:val="0025236F"/>
    <w:rsid w:val="0025365B"/>
    <w:rsid w:val="00312F4B"/>
    <w:rsid w:val="00525040"/>
    <w:rsid w:val="00564EE3"/>
    <w:rsid w:val="0058662A"/>
    <w:rsid w:val="00783BF1"/>
    <w:rsid w:val="007E3DF5"/>
    <w:rsid w:val="007F2935"/>
    <w:rsid w:val="00A82642"/>
    <w:rsid w:val="00BF2A85"/>
    <w:rsid w:val="00C21271"/>
    <w:rsid w:val="00C81285"/>
    <w:rsid w:val="00D21727"/>
    <w:rsid w:val="00F825C0"/>
    <w:rsid w:val="00FC1047"/>
    <w:rsid w:val="049F5493"/>
    <w:rsid w:val="0696261C"/>
    <w:rsid w:val="06B93BFB"/>
    <w:rsid w:val="0979191F"/>
    <w:rsid w:val="125C3616"/>
    <w:rsid w:val="1E1E1575"/>
    <w:rsid w:val="1EBC3110"/>
    <w:rsid w:val="21BC3CD0"/>
    <w:rsid w:val="224F429B"/>
    <w:rsid w:val="263639C9"/>
    <w:rsid w:val="26B446CD"/>
    <w:rsid w:val="304666EA"/>
    <w:rsid w:val="307A0735"/>
    <w:rsid w:val="38C84008"/>
    <w:rsid w:val="39074B30"/>
    <w:rsid w:val="390A63CE"/>
    <w:rsid w:val="40860A30"/>
    <w:rsid w:val="4A2E1DF7"/>
    <w:rsid w:val="4A9F427C"/>
    <w:rsid w:val="4C7475C2"/>
    <w:rsid w:val="514B7BED"/>
    <w:rsid w:val="525B1534"/>
    <w:rsid w:val="562B7613"/>
    <w:rsid w:val="5CEE5E83"/>
    <w:rsid w:val="62B35552"/>
    <w:rsid w:val="6922138F"/>
    <w:rsid w:val="721A52DD"/>
    <w:rsid w:val="74402B38"/>
    <w:rsid w:val="767A45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www.ftpdown.com</Company>
  <Pages>5</Pages>
  <Words>470</Words>
  <Characters>480</Characters>
  <Lines>5</Lines>
  <Paragraphs>1</Paragraphs>
  <TotalTime>5</TotalTime>
  <ScaleCrop>false</ScaleCrop>
  <LinksUpToDate>false</LinksUpToDate>
  <CharactersWithSpaces>698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2004-12-06T06:32:00Z</dcterms:created>
  <dc:creator>FtpDown</dc:creator>
  <cp:lastModifiedBy>子墨书香</cp:lastModifiedBy>
  <cp:lastPrinted>2023-09-28T09:11:00Z</cp:lastPrinted>
  <dcterms:modified xsi:type="dcterms:W3CDTF">2025-09-16T02:01:15Z</dcterms:modified>
  <dc:title>华中师范大学本科毕业论文（设计）开题报告表</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B4B6A07E0AC5490782ED4461D0ECC24D_13</vt:lpwstr>
  </property>
</Properties>
</file>